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CAE99" w14:textId="77777777" w:rsidR="003A78F8" w:rsidRPr="003A78F8" w:rsidRDefault="003A78F8" w:rsidP="003A78F8">
      <w:pPr>
        <w:bidi w:val="0"/>
        <w:rPr>
          <w:b/>
          <w:bCs/>
        </w:rPr>
      </w:pPr>
      <w:r w:rsidRPr="003A78F8">
        <w:rPr>
          <w:b/>
          <w:bCs/>
        </w:rPr>
        <w:t>Automated Cyber Security Incident Response with eyeShare</w:t>
      </w:r>
    </w:p>
    <w:p w14:paraId="08CF049F" w14:textId="2E2CAD34" w:rsidR="00801609" w:rsidRPr="00801609" w:rsidRDefault="00801609" w:rsidP="00237735">
      <w:pPr>
        <w:bidi w:val="0"/>
        <w:rPr>
          <w:b/>
          <w:bCs/>
        </w:rPr>
      </w:pPr>
      <w:r w:rsidRPr="00801609">
        <w:rPr>
          <w:b/>
          <w:bCs/>
        </w:rPr>
        <w:t xml:space="preserve">Can your current Incident Response </w:t>
      </w:r>
      <w:del w:id="0" w:author="Nizri, Gabby" w:date="2015-12-23T17:52:00Z">
        <w:r w:rsidRPr="00801609" w:rsidDel="00237735">
          <w:rPr>
            <w:b/>
            <w:bCs/>
          </w:rPr>
          <w:delText xml:space="preserve">process </w:delText>
        </w:r>
      </w:del>
      <w:ins w:id="1" w:author="Nizri, Gabby" w:date="2015-12-23T17:52:00Z">
        <w:r w:rsidR="00237735">
          <w:rPr>
            <w:b/>
            <w:bCs/>
          </w:rPr>
          <w:t>Team</w:t>
        </w:r>
        <w:r w:rsidR="00237735" w:rsidRPr="00801609">
          <w:rPr>
            <w:b/>
            <w:bCs/>
          </w:rPr>
          <w:t xml:space="preserve"> </w:t>
        </w:r>
      </w:ins>
      <w:r w:rsidRPr="00801609">
        <w:rPr>
          <w:b/>
          <w:bCs/>
        </w:rPr>
        <w:t xml:space="preserve">keep up with the speed of </w:t>
      </w:r>
      <w:r w:rsidR="006B33A5">
        <w:rPr>
          <w:b/>
          <w:bCs/>
        </w:rPr>
        <w:t>c</w:t>
      </w:r>
      <w:r w:rsidR="006B33A5" w:rsidRPr="00801609">
        <w:rPr>
          <w:b/>
          <w:bCs/>
        </w:rPr>
        <w:t>yber</w:t>
      </w:r>
      <w:r w:rsidR="006B33A5">
        <w:rPr>
          <w:b/>
          <w:bCs/>
        </w:rPr>
        <w:t>-a</w:t>
      </w:r>
      <w:r w:rsidR="006B33A5" w:rsidRPr="00801609">
        <w:rPr>
          <w:b/>
          <w:bCs/>
        </w:rPr>
        <w:t>ttacks</w:t>
      </w:r>
      <w:r w:rsidRPr="00801609">
        <w:rPr>
          <w:b/>
          <w:bCs/>
        </w:rPr>
        <w:t>?</w:t>
      </w:r>
    </w:p>
    <w:p w14:paraId="01BF4F6A" w14:textId="5457C8FC" w:rsidR="003A78F8" w:rsidRPr="003A78F8" w:rsidRDefault="003A78F8" w:rsidP="006B33A5">
      <w:pPr>
        <w:bidi w:val="0"/>
      </w:pPr>
      <w:r w:rsidRPr="003A78F8">
        <w:t>Ayehu eyeShare speeds up security incident response and resolution while improving security operations efficiency. </w:t>
      </w:r>
      <w:r w:rsidR="000F77EC" w:rsidRPr="006B33A5">
        <w:rPr>
          <w:b/>
          <w:bCs/>
        </w:rPr>
        <w:t>e</w:t>
      </w:r>
      <w:r w:rsidR="003E626C" w:rsidRPr="006B33A5">
        <w:rPr>
          <w:b/>
          <w:bCs/>
        </w:rPr>
        <w:t>yeShare</w:t>
      </w:r>
      <w:r w:rsidR="000F77EC" w:rsidRPr="006B33A5">
        <w:rPr>
          <w:b/>
          <w:bCs/>
        </w:rPr>
        <w:t xml:space="preserve"> </w:t>
      </w:r>
      <w:r w:rsidR="006B33A5" w:rsidRPr="006B33A5">
        <w:rPr>
          <w:b/>
          <w:bCs/>
        </w:rPr>
        <w:t xml:space="preserve">Security Incident Response </w:t>
      </w:r>
      <w:r w:rsidR="008854C2" w:rsidRPr="006B33A5">
        <w:rPr>
          <w:b/>
          <w:bCs/>
        </w:rPr>
        <w:t>Automation</w:t>
      </w:r>
      <w:r w:rsidR="006B33A5" w:rsidRPr="006B33A5">
        <w:t xml:space="preserve"> </w:t>
      </w:r>
      <w:r w:rsidR="003E626C">
        <w:t>allows you to create</w:t>
      </w:r>
      <w:r w:rsidRPr="003A78F8">
        <w:t xml:space="preserve"> workflow</w:t>
      </w:r>
      <w:r w:rsidR="003E626C">
        <w:t>s</w:t>
      </w:r>
      <w:r w:rsidRPr="003A78F8">
        <w:t xml:space="preserve"> and play books that extend </w:t>
      </w:r>
      <w:r w:rsidR="003E626C" w:rsidRPr="003A78F8">
        <w:t xml:space="preserve">Security Information and Event Management </w:t>
      </w:r>
      <w:r w:rsidR="003E626C">
        <w:t>(</w:t>
      </w:r>
      <w:r w:rsidRPr="003A78F8">
        <w:t>SIEM</w:t>
      </w:r>
      <w:r w:rsidR="003E626C">
        <w:t>)</w:t>
      </w:r>
      <w:r w:rsidRPr="003A78F8">
        <w:t xml:space="preserve"> capabilities. Instead of manual </w:t>
      </w:r>
      <w:r w:rsidR="000F77EC" w:rsidRPr="000F77EC">
        <w:t>time-consuming</w:t>
      </w:r>
      <w:r w:rsidR="000F77EC" w:rsidRPr="000F77EC">
        <w:rPr>
          <w:rStyle w:val="CommentReference"/>
          <w:sz w:val="22"/>
          <w:szCs w:val="22"/>
        </w:rPr>
        <w:t xml:space="preserve"> </w:t>
      </w:r>
      <w:r w:rsidRPr="003A78F8">
        <w:t>security procedures, you can now create a closed-loop automated process that accelerates your security incident response.</w:t>
      </w:r>
    </w:p>
    <w:p w14:paraId="2AE463EA" w14:textId="344C06F7" w:rsidR="008854C2" w:rsidRPr="006B33A5" w:rsidRDefault="006B33A5">
      <w:pPr>
        <w:bidi w:val="0"/>
        <w:rPr>
          <w:b/>
          <w:bCs/>
          <w:i/>
          <w:iCs/>
        </w:rPr>
      </w:pPr>
      <w:ins w:id="2" w:author="Noy Perets" w:date="2015-12-22T17:58:00Z">
        <w:r w:rsidRPr="006B33A5" w:rsidDel="006B33A5">
          <w:rPr>
            <w:b/>
            <w:bCs/>
            <w:i/>
            <w:iCs/>
          </w:rPr>
          <w:t xml:space="preserve"> </w:t>
        </w:r>
      </w:ins>
      <w:r w:rsidR="008854C2" w:rsidRPr="006B33A5">
        <w:rPr>
          <w:b/>
          <w:bCs/>
          <w:i/>
          <w:iCs/>
        </w:rPr>
        <w:t>“By 2019, 40% of large enterprises will require specialized, automated tools to meet regulatory obligations in the event of a serious information security incident.”</w:t>
      </w:r>
      <w:r w:rsidRPr="006B33A5">
        <w:rPr>
          <w:b/>
          <w:bCs/>
          <w:i/>
          <w:iCs/>
        </w:rPr>
        <w:t xml:space="preserve"> Gartner</w:t>
      </w:r>
    </w:p>
    <w:p w14:paraId="5A6595D0" w14:textId="2C83C738" w:rsidR="00430233" w:rsidRDefault="00430233" w:rsidP="00430233">
      <w:pPr>
        <w:bidi w:val="0"/>
      </w:pPr>
      <w:del w:id="3" w:author="Noy Perets" w:date="2015-12-22T17:59:00Z">
        <w:r w:rsidDel="00FD5135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6FACB2D" wp14:editId="1EF98641">
                  <wp:simplePos x="0" y="0"/>
                  <wp:positionH relativeFrom="column">
                    <wp:posOffset>-3124200</wp:posOffset>
                  </wp:positionH>
                  <wp:positionV relativeFrom="paragraph">
                    <wp:posOffset>1010920</wp:posOffset>
                  </wp:positionV>
                  <wp:extent cx="1222939" cy="45719"/>
                  <wp:effectExtent l="0" t="0" r="15875" b="12065"/>
                  <wp:wrapNone/>
                  <wp:docPr id="307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1222939" cy="457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6E486" w14:textId="77777777" w:rsidR="00430233" w:rsidRPr="00430233" w:rsidRDefault="00430233" w:rsidP="0043023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0233">
                                <w:rPr>
                                  <w:sz w:val="16"/>
                                  <w:szCs w:val="16"/>
                                </w:rPr>
                                <w:t>Mitigate security events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26FACB2D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-246pt;margin-top:79.6pt;width:96.3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">
                  <v:textbox>
                    <w:txbxContent>
                      <w:p w14:paraId="40F6E486" w14:textId="77777777" w:rsidR="00430233" w:rsidRPr="00430233" w:rsidRDefault="00430233" w:rsidP="00430233">
                        <w:pPr>
                          <w:rPr>
                            <w:sz w:val="16"/>
                            <w:szCs w:val="16"/>
                          </w:rPr>
                        </w:pPr>
                        <w:r w:rsidRPr="00430233">
                          <w:rPr>
                            <w:sz w:val="16"/>
                            <w:szCs w:val="16"/>
                          </w:rPr>
                          <w:t>Mitigate security events</w:t>
                        </w:r>
                      </w:p>
                    </w:txbxContent>
                  </v:textbox>
                </v:shape>
              </w:pict>
            </mc:Fallback>
          </mc:AlternateContent>
        </w:r>
      </w:del>
      <w:r>
        <w:rPr>
          <w:noProof/>
        </w:rPr>
        <w:drawing>
          <wp:inline distT="0" distB="0" distL="0" distR="0" wp14:anchorId="0E7141CF" wp14:editId="7027FED1">
            <wp:extent cx="4962525" cy="3647421"/>
            <wp:effectExtent l="0" t="0" r="0" b="0"/>
            <wp:docPr id="1" name="Picture 1" descr="S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1987" cy="365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1B89B" w14:textId="77777777" w:rsidR="002232CE" w:rsidRDefault="002232CE" w:rsidP="008C0684">
      <w:pPr>
        <w:bidi w:val="0"/>
      </w:pPr>
    </w:p>
    <w:p w14:paraId="5284EA6F" w14:textId="37A3B6B2" w:rsidR="008C0684" w:rsidRPr="003A78F8" w:rsidRDefault="008C0684" w:rsidP="002232CE">
      <w:pPr>
        <w:bidi w:val="0"/>
      </w:pPr>
      <w:r>
        <w:t xml:space="preserve"> eyeShare integrations include:</w:t>
      </w:r>
    </w:p>
    <w:p w14:paraId="06313A43" w14:textId="77777777" w:rsidR="00430233" w:rsidRDefault="00430233" w:rsidP="00F952B4">
      <w:pPr>
        <w:rPr>
          <w:rtl/>
        </w:rPr>
      </w:pPr>
      <w:r>
        <w:rPr>
          <w:noProof/>
        </w:rPr>
        <w:drawing>
          <wp:inline distT="0" distB="0" distL="0" distR="0" wp14:anchorId="6830B750" wp14:editId="36ABBB55">
            <wp:extent cx="5257718" cy="468173"/>
            <wp:effectExtent l="0" t="0" r="635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32632"/>
                    <a:stretch/>
                  </pic:blipFill>
                  <pic:spPr bwMode="auto">
                    <a:xfrm>
                      <a:off x="0" y="0"/>
                      <a:ext cx="5274310" cy="469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94CCD2" w14:textId="2F47401B" w:rsidR="00430233" w:rsidRPr="00F952B4" w:rsidRDefault="008C0684" w:rsidP="00237735">
      <w:pPr>
        <w:jc w:val="right"/>
        <w:rPr>
          <w:b/>
          <w:bCs/>
          <w:rtl/>
        </w:rPr>
      </w:pPr>
      <w:del w:id="4" w:author="Nizri, Gabby" w:date="2015-12-23T17:53:00Z">
        <w:r w:rsidDel="00237735">
          <w:rPr>
            <w:b/>
            <w:bCs/>
          </w:rPr>
          <w:delText xml:space="preserve">Top </w:delText>
        </w:r>
      </w:del>
      <w:r w:rsidR="00430233" w:rsidRPr="00F952B4">
        <w:rPr>
          <w:b/>
          <w:bCs/>
        </w:rPr>
        <w:t xml:space="preserve">10 ways </w:t>
      </w:r>
      <w:del w:id="5" w:author="Nizri, Gabby" w:date="2015-12-23T17:53:00Z">
        <w:r w:rsidR="00430233" w:rsidRPr="00F952B4" w:rsidDel="00237735">
          <w:rPr>
            <w:b/>
            <w:bCs/>
          </w:rPr>
          <w:delText xml:space="preserve">that </w:delText>
        </w:r>
      </w:del>
      <w:ins w:id="6" w:author="Nizri, Gabby" w:date="2015-12-23T17:53:00Z">
        <w:r w:rsidR="00237735">
          <w:rPr>
            <w:b/>
            <w:bCs/>
          </w:rPr>
          <w:t>how</w:t>
        </w:r>
        <w:r w:rsidR="00237735" w:rsidRPr="00F952B4">
          <w:rPr>
            <w:b/>
            <w:bCs/>
          </w:rPr>
          <w:t xml:space="preserve"> </w:t>
        </w:r>
      </w:ins>
      <w:r>
        <w:rPr>
          <w:b/>
          <w:bCs/>
        </w:rPr>
        <w:t>eyeShare</w:t>
      </w:r>
      <w:r w:rsidR="00F952B4">
        <w:rPr>
          <w:b/>
          <w:bCs/>
        </w:rPr>
        <w:t xml:space="preserve"> can help </w:t>
      </w:r>
      <w:r>
        <w:rPr>
          <w:b/>
          <w:bCs/>
        </w:rPr>
        <w:t>you</w:t>
      </w:r>
      <w:r w:rsidR="00F952B4">
        <w:rPr>
          <w:b/>
          <w:bCs/>
        </w:rPr>
        <w:t xml:space="preserve"> </w:t>
      </w:r>
      <w:r>
        <w:rPr>
          <w:b/>
          <w:bCs/>
        </w:rPr>
        <w:t>minimize damage from</w:t>
      </w:r>
      <w:r w:rsidR="00430233" w:rsidRPr="00F952B4">
        <w:rPr>
          <w:b/>
          <w:bCs/>
        </w:rPr>
        <w:t xml:space="preserve"> </w:t>
      </w:r>
      <w:r w:rsidRPr="00F952B4">
        <w:rPr>
          <w:b/>
          <w:bCs/>
        </w:rPr>
        <w:t>cyber-</w:t>
      </w:r>
      <w:r>
        <w:rPr>
          <w:b/>
          <w:bCs/>
        </w:rPr>
        <w:t>attacks:</w:t>
      </w:r>
    </w:p>
    <w:p w14:paraId="4C825BC5" w14:textId="4B528626" w:rsidR="00430233" w:rsidRPr="00F952B4" w:rsidRDefault="00473F08" w:rsidP="00237735">
      <w:pPr>
        <w:pStyle w:val="ListParagraph"/>
        <w:numPr>
          <w:ilvl w:val="0"/>
          <w:numId w:val="9"/>
        </w:numPr>
        <w:bidi w:val="0"/>
      </w:pPr>
      <w:r w:rsidRPr="00F952B4">
        <w:rPr>
          <w:b/>
          <w:bCs/>
        </w:rPr>
        <w:t>Respon</w:t>
      </w:r>
      <w:r>
        <w:rPr>
          <w:b/>
          <w:bCs/>
        </w:rPr>
        <w:t>d</w:t>
      </w:r>
      <w:r w:rsidRPr="00F952B4">
        <w:rPr>
          <w:b/>
          <w:bCs/>
        </w:rPr>
        <w:t xml:space="preserve"> </w:t>
      </w:r>
      <w:r w:rsidR="00B825F6" w:rsidRPr="00F952B4">
        <w:rPr>
          <w:b/>
          <w:bCs/>
        </w:rPr>
        <w:t xml:space="preserve">to </w:t>
      </w:r>
      <w:r w:rsidR="00430233" w:rsidRPr="00F952B4">
        <w:rPr>
          <w:b/>
          <w:bCs/>
        </w:rPr>
        <w:t xml:space="preserve">SIEM </w:t>
      </w:r>
      <w:del w:id="7" w:author="Nizri, Gabby" w:date="2015-12-23T17:57:00Z">
        <w:r w:rsidR="00430233" w:rsidRPr="00F952B4" w:rsidDel="00237735">
          <w:rPr>
            <w:b/>
            <w:bCs/>
          </w:rPr>
          <w:delText xml:space="preserve">system </w:delText>
        </w:r>
      </w:del>
      <w:bookmarkStart w:id="8" w:name="_GoBack"/>
      <w:bookmarkEnd w:id="8"/>
      <w:r w:rsidR="00430233" w:rsidRPr="00F952B4">
        <w:rPr>
          <w:b/>
          <w:bCs/>
        </w:rPr>
        <w:t>security events</w:t>
      </w:r>
      <w:r w:rsidR="00430233" w:rsidRPr="00F952B4">
        <w:t xml:space="preserve"> and automatically execute specified procedures to extract additional information, manage incident resolution</w:t>
      </w:r>
      <w:r>
        <w:t>,</w:t>
      </w:r>
      <w:r w:rsidR="00430233" w:rsidRPr="00F952B4">
        <w:t xml:space="preserve"> and communicate with relevant personnel as needed to solve more complex events.</w:t>
      </w:r>
    </w:p>
    <w:p w14:paraId="40077958" w14:textId="05054A79" w:rsidR="00430233" w:rsidRPr="00F952B4" w:rsidRDefault="00473F08" w:rsidP="00F952B4">
      <w:pPr>
        <w:pStyle w:val="ListParagraph"/>
        <w:numPr>
          <w:ilvl w:val="0"/>
          <w:numId w:val="9"/>
        </w:numPr>
        <w:bidi w:val="0"/>
      </w:pPr>
      <w:r w:rsidRPr="00F952B4">
        <w:rPr>
          <w:b/>
          <w:bCs/>
        </w:rPr>
        <w:lastRenderedPageBreak/>
        <w:t>Respon</w:t>
      </w:r>
      <w:r>
        <w:rPr>
          <w:b/>
          <w:bCs/>
        </w:rPr>
        <w:t>d</w:t>
      </w:r>
      <w:r w:rsidRPr="00F952B4">
        <w:rPr>
          <w:b/>
          <w:bCs/>
        </w:rPr>
        <w:t xml:space="preserve"> </w:t>
      </w:r>
      <w:r w:rsidR="00F952B4" w:rsidRPr="00F952B4">
        <w:rPr>
          <w:b/>
          <w:bCs/>
        </w:rPr>
        <w:t>to antivirus</w:t>
      </w:r>
      <w:r w:rsidR="00F952B4" w:rsidRPr="00F952B4">
        <w:t xml:space="preserve"> system alerts </w:t>
      </w:r>
      <w:r>
        <w:t xml:space="preserve">by </w:t>
      </w:r>
      <w:r w:rsidR="00F952B4" w:rsidRPr="00F952B4">
        <w:t>execut</w:t>
      </w:r>
      <w:r>
        <w:t>ing</w:t>
      </w:r>
      <w:r w:rsidR="00430233" w:rsidRPr="00F952B4">
        <w:t xml:space="preserve"> policies to prevent intrusions</w:t>
      </w:r>
      <w:r>
        <w:t xml:space="preserve">, </w:t>
      </w:r>
      <w:r w:rsidR="00430233" w:rsidRPr="00F952B4">
        <w:t>the spread of viruses</w:t>
      </w:r>
      <w:r>
        <w:t>,</w:t>
      </w:r>
      <w:r w:rsidR="00430233" w:rsidRPr="00F952B4">
        <w:t xml:space="preserve"> and other dangerous external threats.</w:t>
      </w:r>
    </w:p>
    <w:p w14:paraId="63ED6891" w14:textId="37879AB2" w:rsidR="00430233" w:rsidRPr="00F952B4" w:rsidRDefault="00430233" w:rsidP="00F952B4">
      <w:pPr>
        <w:pStyle w:val="ListParagraph"/>
        <w:numPr>
          <w:ilvl w:val="0"/>
          <w:numId w:val="9"/>
        </w:numPr>
        <w:bidi w:val="0"/>
      </w:pPr>
      <w:r w:rsidRPr="00F952B4">
        <w:rPr>
          <w:b/>
          <w:bCs/>
        </w:rPr>
        <w:t xml:space="preserve">Remotely disconnect </w:t>
      </w:r>
      <w:r w:rsidR="002E6D19">
        <w:rPr>
          <w:b/>
          <w:bCs/>
        </w:rPr>
        <w:t>and lock</w:t>
      </w:r>
      <w:r w:rsidR="00B825F6" w:rsidRPr="00F952B4">
        <w:t xml:space="preserve"> </w:t>
      </w:r>
      <w:r w:rsidRPr="00F952B4">
        <w:t xml:space="preserve">any unauthorized </w:t>
      </w:r>
      <w:r w:rsidR="00B825F6" w:rsidRPr="00F952B4">
        <w:t xml:space="preserve">or suspicious </w:t>
      </w:r>
      <w:r w:rsidRPr="00F952B4">
        <w:t>devices and/or computers from the network instantly via email or SMS.</w:t>
      </w:r>
    </w:p>
    <w:p w14:paraId="25D16150" w14:textId="77777777" w:rsidR="00430233" w:rsidRPr="00F952B4" w:rsidRDefault="00430233" w:rsidP="00F952B4">
      <w:pPr>
        <w:pStyle w:val="ListParagraph"/>
        <w:numPr>
          <w:ilvl w:val="0"/>
          <w:numId w:val="9"/>
        </w:numPr>
        <w:bidi w:val="0"/>
      </w:pPr>
      <w:r w:rsidRPr="00F952B4">
        <w:rPr>
          <w:b/>
          <w:bCs/>
        </w:rPr>
        <w:t>Conduct remote, on-demand checks</w:t>
      </w:r>
      <w:r w:rsidRPr="00F952B4">
        <w:t xml:space="preserve"> of users who are currently logged in to a certain workstation, using either email or SMS.</w:t>
      </w:r>
    </w:p>
    <w:p w14:paraId="6C8EFD59" w14:textId="5EC53630" w:rsidR="00430233" w:rsidRPr="00F952B4" w:rsidRDefault="00430233" w:rsidP="00F952B4">
      <w:pPr>
        <w:pStyle w:val="ListParagraph"/>
        <w:numPr>
          <w:ilvl w:val="0"/>
          <w:numId w:val="9"/>
        </w:numPr>
        <w:bidi w:val="0"/>
      </w:pPr>
      <w:r w:rsidRPr="00F952B4">
        <w:rPr>
          <w:b/>
          <w:bCs/>
        </w:rPr>
        <w:t>Generate daily reports</w:t>
      </w:r>
      <w:r w:rsidRPr="00F952B4">
        <w:t xml:space="preserve"> of users that have logged in to the domain during </w:t>
      </w:r>
      <w:r w:rsidR="00B825F6" w:rsidRPr="00F952B4">
        <w:t>off</w:t>
      </w:r>
      <w:r w:rsidRPr="00F952B4">
        <w:t xml:space="preserve"> </w:t>
      </w:r>
      <w:r w:rsidR="00B825F6" w:rsidRPr="00F952B4">
        <w:t>hour</w:t>
      </w:r>
      <w:del w:id="9" w:author="Nadivi, Guy" w:date="2015-12-21T23:34:00Z">
        <w:r w:rsidR="00B825F6" w:rsidRPr="00F952B4" w:rsidDel="00473F08">
          <w:delText>s</w:delText>
        </w:r>
      </w:del>
      <w:r w:rsidRPr="00F952B4">
        <w:t xml:space="preserve"> timeframes.</w:t>
      </w:r>
    </w:p>
    <w:p w14:paraId="449A1D84" w14:textId="77777777" w:rsidR="00430233" w:rsidRPr="00F952B4" w:rsidRDefault="00430233" w:rsidP="00F952B4">
      <w:pPr>
        <w:pStyle w:val="ListParagraph"/>
        <w:numPr>
          <w:ilvl w:val="0"/>
          <w:numId w:val="9"/>
        </w:numPr>
        <w:bidi w:val="0"/>
      </w:pPr>
      <w:r w:rsidRPr="00F952B4">
        <w:rPr>
          <w:b/>
          <w:bCs/>
        </w:rPr>
        <w:t>Enable/disable user logins</w:t>
      </w:r>
      <w:r w:rsidRPr="00F952B4">
        <w:t xml:space="preserve"> within certain time frames to maintain better control over remote user connections.</w:t>
      </w:r>
    </w:p>
    <w:p w14:paraId="676B373A" w14:textId="66FAB8C4" w:rsidR="00B825F6" w:rsidRDefault="002E6D19" w:rsidP="002E6D19">
      <w:pPr>
        <w:pStyle w:val="ListParagraph"/>
        <w:numPr>
          <w:ilvl w:val="0"/>
          <w:numId w:val="9"/>
        </w:numPr>
        <w:bidi w:val="0"/>
      </w:pPr>
      <w:r>
        <w:rPr>
          <w:b/>
          <w:bCs/>
        </w:rPr>
        <w:t>Scan</w:t>
      </w:r>
      <w:r w:rsidR="00B825F6" w:rsidRPr="00F952B4">
        <w:rPr>
          <w:b/>
          <w:bCs/>
        </w:rPr>
        <w:t xml:space="preserve"> and block</w:t>
      </w:r>
      <w:r>
        <w:rPr>
          <w:b/>
          <w:bCs/>
        </w:rPr>
        <w:t xml:space="preserve"> </w:t>
      </w:r>
      <w:r w:rsidR="00B825F6" w:rsidRPr="00F952B4">
        <w:t xml:space="preserve">computers and services </w:t>
      </w:r>
      <w:r>
        <w:t>identified as</w:t>
      </w:r>
      <w:r w:rsidR="00B825F6" w:rsidRPr="00F952B4">
        <w:t xml:space="preserve"> known</w:t>
      </w:r>
      <w:r w:rsidR="00F952B4">
        <w:t>-</w:t>
      </w:r>
      <w:r w:rsidR="00B825F6" w:rsidRPr="00F952B4">
        <w:t xml:space="preserve">bad (based on </w:t>
      </w:r>
      <w:r w:rsidR="004519CD" w:rsidRPr="00F952B4">
        <w:t xml:space="preserve">known </w:t>
      </w:r>
      <w:r w:rsidR="00F952B4">
        <w:t>activities</w:t>
      </w:r>
      <w:r w:rsidR="00B825F6" w:rsidRPr="00F952B4">
        <w:t>)</w:t>
      </w:r>
      <w:r w:rsidR="004519CD" w:rsidRPr="00F952B4">
        <w:t>.</w:t>
      </w:r>
    </w:p>
    <w:p w14:paraId="1732A9F4" w14:textId="3706B424" w:rsidR="00F952B4" w:rsidRDefault="00473F08" w:rsidP="002E6D19">
      <w:pPr>
        <w:pStyle w:val="ListParagraph"/>
        <w:numPr>
          <w:ilvl w:val="0"/>
          <w:numId w:val="9"/>
        </w:numPr>
        <w:bidi w:val="0"/>
      </w:pPr>
      <w:r>
        <w:rPr>
          <w:b/>
          <w:bCs/>
        </w:rPr>
        <w:t>Perform d</w:t>
      </w:r>
      <w:r w:rsidR="00F952B4" w:rsidRPr="00F952B4">
        <w:rPr>
          <w:b/>
          <w:bCs/>
        </w:rPr>
        <w:t xml:space="preserve">eep investigation </w:t>
      </w:r>
      <w:r w:rsidR="002E6D19">
        <w:t>of</w:t>
      </w:r>
      <w:r w:rsidR="00F952B4">
        <w:t xml:space="preserve"> suspicious computers by automatically install</w:t>
      </w:r>
      <w:r w:rsidR="002E6D19">
        <w:t>ing</w:t>
      </w:r>
      <w:r w:rsidR="00F952B4">
        <w:rPr>
          <w:rFonts w:hint="cs"/>
          <w:rtl/>
        </w:rPr>
        <w:t xml:space="preserve"> </w:t>
      </w:r>
      <w:r w:rsidR="00F952B4">
        <w:t>forensic tools.</w:t>
      </w:r>
    </w:p>
    <w:p w14:paraId="0DAEAF1D" w14:textId="2518F19A" w:rsidR="00F952B4" w:rsidRDefault="00D25C45" w:rsidP="002E6D19">
      <w:pPr>
        <w:pStyle w:val="ListParagraph"/>
        <w:numPr>
          <w:ilvl w:val="0"/>
          <w:numId w:val="9"/>
        </w:numPr>
        <w:bidi w:val="0"/>
      </w:pPr>
      <w:r w:rsidRPr="00BF4861">
        <w:rPr>
          <w:b/>
          <w:bCs/>
        </w:rPr>
        <w:t>Block Do</w:t>
      </w:r>
      <w:r w:rsidR="002E6D19">
        <w:rPr>
          <w:b/>
          <w:bCs/>
        </w:rPr>
        <w:t>S</w:t>
      </w:r>
      <w:r w:rsidRPr="00BF4861">
        <w:rPr>
          <w:b/>
          <w:bCs/>
        </w:rPr>
        <w:t xml:space="preserve"> attacks</w:t>
      </w:r>
      <w:r>
        <w:t xml:space="preserve"> by dynamically adapt</w:t>
      </w:r>
      <w:r w:rsidR="002E6D19">
        <w:t>ing</w:t>
      </w:r>
      <w:r>
        <w:t xml:space="preserve"> security and </w:t>
      </w:r>
      <w:r w:rsidR="00473F08">
        <w:t xml:space="preserve">communications </w:t>
      </w:r>
      <w:r>
        <w:t xml:space="preserve">to external </w:t>
      </w:r>
      <w:r w:rsidR="00BF4861">
        <w:t xml:space="preserve">resources. </w:t>
      </w:r>
      <w:r>
        <w:t xml:space="preserve"> </w:t>
      </w:r>
    </w:p>
    <w:p w14:paraId="0180AB3A" w14:textId="67F20910" w:rsidR="00BF4861" w:rsidRPr="00F952B4" w:rsidRDefault="002E6D19" w:rsidP="00237735">
      <w:pPr>
        <w:pStyle w:val="ListParagraph"/>
        <w:numPr>
          <w:ilvl w:val="0"/>
          <w:numId w:val="9"/>
        </w:numPr>
        <w:bidi w:val="0"/>
      </w:pPr>
      <w:r>
        <w:rPr>
          <w:b/>
          <w:bCs/>
        </w:rPr>
        <w:t>Auto-recover</w:t>
      </w:r>
      <w:r w:rsidR="00BF4861">
        <w:rPr>
          <w:b/>
          <w:bCs/>
        </w:rPr>
        <w:t xml:space="preserve"> from defacement.</w:t>
      </w:r>
      <w:ins w:id="10" w:author="Nizri, Gabby" w:date="2015-12-23T17:54:00Z">
        <w:r w:rsidR="00237735">
          <w:t xml:space="preserve"> by automatically </w:t>
        </w:r>
      </w:ins>
      <w:ins w:id="11" w:author="Nizri, Gabby" w:date="2015-12-23T17:55:00Z">
        <w:r w:rsidR="00237735">
          <w:t xml:space="preserve">restoring </w:t>
        </w:r>
      </w:ins>
      <w:ins w:id="12" w:author="Nizri, Gabby" w:date="2015-12-23T17:56:00Z">
        <w:r w:rsidR="00237735">
          <w:t>a backup of your</w:t>
        </w:r>
      </w:ins>
      <w:ins w:id="13" w:author="Nizri, Gabby" w:date="2015-12-23T17:55:00Z">
        <w:r w:rsidR="00237735">
          <w:t xml:space="preserve"> website configuration</w:t>
        </w:r>
      </w:ins>
      <w:ins w:id="14" w:author="Nizri, Gabby" w:date="2015-12-23T17:57:00Z">
        <w:r w:rsidR="00237735">
          <w:t xml:space="preserve"> and files</w:t>
        </w:r>
      </w:ins>
      <w:ins w:id="15" w:author="Nizri, Gabby" w:date="2015-12-23T17:55:00Z">
        <w:r w:rsidR="00237735">
          <w:t>.</w:t>
        </w:r>
      </w:ins>
    </w:p>
    <w:p w14:paraId="403592AF" w14:textId="77777777" w:rsidR="004519CD" w:rsidRPr="00F952B4" w:rsidRDefault="004519CD" w:rsidP="00F952B4">
      <w:pPr>
        <w:bidi w:val="0"/>
      </w:pPr>
    </w:p>
    <w:p w14:paraId="62490968" w14:textId="77777777" w:rsidR="00430233" w:rsidRPr="00F952B4" w:rsidRDefault="00430233" w:rsidP="00F952B4">
      <w:pPr>
        <w:bidi w:val="0"/>
        <w:rPr>
          <w:rtl/>
        </w:rPr>
      </w:pPr>
    </w:p>
    <w:sectPr w:rsidR="00430233" w:rsidRPr="00F952B4" w:rsidSect="00AA55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9B8B9" w14:textId="77777777" w:rsidR="00A92F0B" w:rsidRDefault="00A92F0B" w:rsidP="00D25C45">
      <w:pPr>
        <w:spacing w:after="0" w:line="240" w:lineRule="auto"/>
      </w:pPr>
      <w:r>
        <w:separator/>
      </w:r>
    </w:p>
  </w:endnote>
  <w:endnote w:type="continuationSeparator" w:id="0">
    <w:p w14:paraId="20D9CFF9" w14:textId="77777777" w:rsidR="00A92F0B" w:rsidRDefault="00A92F0B" w:rsidP="00D25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E1A91" w14:textId="77777777" w:rsidR="00A92F0B" w:rsidRDefault="00A92F0B" w:rsidP="00D25C45">
      <w:pPr>
        <w:spacing w:after="0" w:line="240" w:lineRule="auto"/>
      </w:pPr>
      <w:r>
        <w:separator/>
      </w:r>
    </w:p>
  </w:footnote>
  <w:footnote w:type="continuationSeparator" w:id="0">
    <w:p w14:paraId="20C53BCE" w14:textId="77777777" w:rsidR="00A92F0B" w:rsidRDefault="00A92F0B" w:rsidP="00D25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113F4"/>
    <w:multiLevelType w:val="multilevel"/>
    <w:tmpl w:val="5E289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786CC7"/>
    <w:multiLevelType w:val="hybridMultilevel"/>
    <w:tmpl w:val="C7ACA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61ADF"/>
    <w:multiLevelType w:val="multilevel"/>
    <w:tmpl w:val="4428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E20C13"/>
    <w:multiLevelType w:val="hybridMultilevel"/>
    <w:tmpl w:val="D318F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45A2A"/>
    <w:multiLevelType w:val="multilevel"/>
    <w:tmpl w:val="80C21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6985A3B"/>
    <w:multiLevelType w:val="multilevel"/>
    <w:tmpl w:val="8A320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7470B"/>
    <w:multiLevelType w:val="hybridMultilevel"/>
    <w:tmpl w:val="85B4D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BE6C24"/>
    <w:multiLevelType w:val="multilevel"/>
    <w:tmpl w:val="C6567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1325985"/>
    <w:multiLevelType w:val="multilevel"/>
    <w:tmpl w:val="20023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zri, Gabby">
    <w15:presenceInfo w15:providerId="None" w15:userId="Nizri, Gabby"/>
  </w15:person>
  <w15:person w15:author="Noy Perets">
    <w15:presenceInfo w15:providerId="None" w15:userId="Noy Perets"/>
  </w15:person>
  <w15:person w15:author="Nadivi, Guy">
    <w15:presenceInfo w15:providerId="None" w15:userId="Nadivi, Gu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F8"/>
    <w:rsid w:val="00006EF8"/>
    <w:rsid w:val="00023ADF"/>
    <w:rsid w:val="00026EA6"/>
    <w:rsid w:val="00043020"/>
    <w:rsid w:val="00050BFC"/>
    <w:rsid w:val="00051B2F"/>
    <w:rsid w:val="0007711D"/>
    <w:rsid w:val="000804D8"/>
    <w:rsid w:val="00082405"/>
    <w:rsid w:val="00095E6A"/>
    <w:rsid w:val="000A359A"/>
    <w:rsid w:val="000A589D"/>
    <w:rsid w:val="000E1DA9"/>
    <w:rsid w:val="000F77EC"/>
    <w:rsid w:val="001354B6"/>
    <w:rsid w:val="001411C7"/>
    <w:rsid w:val="0016012A"/>
    <w:rsid w:val="00163301"/>
    <w:rsid w:val="00164081"/>
    <w:rsid w:val="001674A9"/>
    <w:rsid w:val="00176414"/>
    <w:rsid w:val="001956C2"/>
    <w:rsid w:val="001A534C"/>
    <w:rsid w:val="001B42EF"/>
    <w:rsid w:val="001C4BD5"/>
    <w:rsid w:val="001D344E"/>
    <w:rsid w:val="001D663C"/>
    <w:rsid w:val="002232CE"/>
    <w:rsid w:val="00226E1C"/>
    <w:rsid w:val="002334FC"/>
    <w:rsid w:val="00237735"/>
    <w:rsid w:val="002438FA"/>
    <w:rsid w:val="00252CC9"/>
    <w:rsid w:val="00256D50"/>
    <w:rsid w:val="00274CB5"/>
    <w:rsid w:val="00282C3C"/>
    <w:rsid w:val="00283386"/>
    <w:rsid w:val="00297AFF"/>
    <w:rsid w:val="002A1625"/>
    <w:rsid w:val="002A1A98"/>
    <w:rsid w:val="002A3DC4"/>
    <w:rsid w:val="002C0DA0"/>
    <w:rsid w:val="002D2E82"/>
    <w:rsid w:val="002E6D19"/>
    <w:rsid w:val="002F2030"/>
    <w:rsid w:val="003007B3"/>
    <w:rsid w:val="00322943"/>
    <w:rsid w:val="0034597E"/>
    <w:rsid w:val="003650D6"/>
    <w:rsid w:val="00365657"/>
    <w:rsid w:val="00373CAD"/>
    <w:rsid w:val="00374D9B"/>
    <w:rsid w:val="00385C05"/>
    <w:rsid w:val="00392D28"/>
    <w:rsid w:val="00395A04"/>
    <w:rsid w:val="00395BAE"/>
    <w:rsid w:val="003A389C"/>
    <w:rsid w:val="003A78F8"/>
    <w:rsid w:val="003C002D"/>
    <w:rsid w:val="003E626C"/>
    <w:rsid w:val="004121AB"/>
    <w:rsid w:val="00412466"/>
    <w:rsid w:val="00421DF8"/>
    <w:rsid w:val="00430233"/>
    <w:rsid w:val="00432261"/>
    <w:rsid w:val="0044370F"/>
    <w:rsid w:val="00445EDE"/>
    <w:rsid w:val="004519CD"/>
    <w:rsid w:val="0045499E"/>
    <w:rsid w:val="00473F08"/>
    <w:rsid w:val="00486F89"/>
    <w:rsid w:val="00494E42"/>
    <w:rsid w:val="00496D10"/>
    <w:rsid w:val="004A355A"/>
    <w:rsid w:val="004B08A5"/>
    <w:rsid w:val="004C417E"/>
    <w:rsid w:val="004C5261"/>
    <w:rsid w:val="004E0F76"/>
    <w:rsid w:val="004E2762"/>
    <w:rsid w:val="004F4A9A"/>
    <w:rsid w:val="005228A7"/>
    <w:rsid w:val="0053198E"/>
    <w:rsid w:val="0054504A"/>
    <w:rsid w:val="00562AD2"/>
    <w:rsid w:val="0056769E"/>
    <w:rsid w:val="005708CE"/>
    <w:rsid w:val="00594D5A"/>
    <w:rsid w:val="005A213B"/>
    <w:rsid w:val="005A7301"/>
    <w:rsid w:val="005E2F46"/>
    <w:rsid w:val="005E51A7"/>
    <w:rsid w:val="005F0831"/>
    <w:rsid w:val="005F12A2"/>
    <w:rsid w:val="005F5236"/>
    <w:rsid w:val="006143B1"/>
    <w:rsid w:val="00624542"/>
    <w:rsid w:val="0062736E"/>
    <w:rsid w:val="006362AC"/>
    <w:rsid w:val="00646ED7"/>
    <w:rsid w:val="0064719A"/>
    <w:rsid w:val="00663311"/>
    <w:rsid w:val="00686D67"/>
    <w:rsid w:val="00691013"/>
    <w:rsid w:val="006973B7"/>
    <w:rsid w:val="006A4430"/>
    <w:rsid w:val="006A6A76"/>
    <w:rsid w:val="006B33A5"/>
    <w:rsid w:val="006C5755"/>
    <w:rsid w:val="006D77A4"/>
    <w:rsid w:val="006E3F7C"/>
    <w:rsid w:val="006F116C"/>
    <w:rsid w:val="007000CE"/>
    <w:rsid w:val="0070040F"/>
    <w:rsid w:val="0072424F"/>
    <w:rsid w:val="007332AE"/>
    <w:rsid w:val="00736BE0"/>
    <w:rsid w:val="00740605"/>
    <w:rsid w:val="0075109E"/>
    <w:rsid w:val="00760426"/>
    <w:rsid w:val="007647E4"/>
    <w:rsid w:val="00766E39"/>
    <w:rsid w:val="00771D4E"/>
    <w:rsid w:val="007728FC"/>
    <w:rsid w:val="00774394"/>
    <w:rsid w:val="00782550"/>
    <w:rsid w:val="00783850"/>
    <w:rsid w:val="00793F7F"/>
    <w:rsid w:val="00796708"/>
    <w:rsid w:val="007B33D2"/>
    <w:rsid w:val="007E5D69"/>
    <w:rsid w:val="00801609"/>
    <w:rsid w:val="00824B20"/>
    <w:rsid w:val="00862614"/>
    <w:rsid w:val="008738A9"/>
    <w:rsid w:val="00876EC1"/>
    <w:rsid w:val="00881CA2"/>
    <w:rsid w:val="008854C2"/>
    <w:rsid w:val="0088631E"/>
    <w:rsid w:val="00886EBE"/>
    <w:rsid w:val="008A6F4A"/>
    <w:rsid w:val="008B2469"/>
    <w:rsid w:val="008B2DCB"/>
    <w:rsid w:val="008C0684"/>
    <w:rsid w:val="008D576D"/>
    <w:rsid w:val="00932E71"/>
    <w:rsid w:val="009423D6"/>
    <w:rsid w:val="009457D4"/>
    <w:rsid w:val="00947F45"/>
    <w:rsid w:val="009538AB"/>
    <w:rsid w:val="00956192"/>
    <w:rsid w:val="009730DC"/>
    <w:rsid w:val="00980689"/>
    <w:rsid w:val="009859B1"/>
    <w:rsid w:val="009C2922"/>
    <w:rsid w:val="009C610D"/>
    <w:rsid w:val="009D58FD"/>
    <w:rsid w:val="009F7E15"/>
    <w:rsid w:val="00A1151C"/>
    <w:rsid w:val="00A14383"/>
    <w:rsid w:val="00A22D56"/>
    <w:rsid w:val="00A25005"/>
    <w:rsid w:val="00A33FFD"/>
    <w:rsid w:val="00A355A8"/>
    <w:rsid w:val="00A5005D"/>
    <w:rsid w:val="00A5362D"/>
    <w:rsid w:val="00A57E17"/>
    <w:rsid w:val="00A92F0B"/>
    <w:rsid w:val="00A94951"/>
    <w:rsid w:val="00A958A3"/>
    <w:rsid w:val="00AA55C8"/>
    <w:rsid w:val="00AA5B94"/>
    <w:rsid w:val="00AB2985"/>
    <w:rsid w:val="00AC2388"/>
    <w:rsid w:val="00AD1C60"/>
    <w:rsid w:val="00AD615C"/>
    <w:rsid w:val="00AE1B6F"/>
    <w:rsid w:val="00AE2AB4"/>
    <w:rsid w:val="00AF3F7A"/>
    <w:rsid w:val="00B118EF"/>
    <w:rsid w:val="00B22596"/>
    <w:rsid w:val="00B30A73"/>
    <w:rsid w:val="00B42F4D"/>
    <w:rsid w:val="00B4528E"/>
    <w:rsid w:val="00B515D3"/>
    <w:rsid w:val="00B56A34"/>
    <w:rsid w:val="00B67DF9"/>
    <w:rsid w:val="00B825F6"/>
    <w:rsid w:val="00B906A5"/>
    <w:rsid w:val="00B91EE3"/>
    <w:rsid w:val="00BA5134"/>
    <w:rsid w:val="00BB0B65"/>
    <w:rsid w:val="00BC0A7D"/>
    <w:rsid w:val="00BC2410"/>
    <w:rsid w:val="00BE739E"/>
    <w:rsid w:val="00BF4861"/>
    <w:rsid w:val="00BF4F50"/>
    <w:rsid w:val="00BF6697"/>
    <w:rsid w:val="00C00E79"/>
    <w:rsid w:val="00C12505"/>
    <w:rsid w:val="00C17D74"/>
    <w:rsid w:val="00C262C7"/>
    <w:rsid w:val="00C35C98"/>
    <w:rsid w:val="00C73303"/>
    <w:rsid w:val="00C94F24"/>
    <w:rsid w:val="00CA37BB"/>
    <w:rsid w:val="00CB2B9F"/>
    <w:rsid w:val="00CC0010"/>
    <w:rsid w:val="00CD0FB5"/>
    <w:rsid w:val="00CD3D24"/>
    <w:rsid w:val="00CE5BB0"/>
    <w:rsid w:val="00CE6746"/>
    <w:rsid w:val="00CF0D8F"/>
    <w:rsid w:val="00CF4946"/>
    <w:rsid w:val="00CF756F"/>
    <w:rsid w:val="00D01D17"/>
    <w:rsid w:val="00D0791B"/>
    <w:rsid w:val="00D12D7D"/>
    <w:rsid w:val="00D25C45"/>
    <w:rsid w:val="00D27EAE"/>
    <w:rsid w:val="00D32BC8"/>
    <w:rsid w:val="00D436A6"/>
    <w:rsid w:val="00D44916"/>
    <w:rsid w:val="00D4764F"/>
    <w:rsid w:val="00D54772"/>
    <w:rsid w:val="00D55E81"/>
    <w:rsid w:val="00D67E9C"/>
    <w:rsid w:val="00D72C3D"/>
    <w:rsid w:val="00D85CF5"/>
    <w:rsid w:val="00D8689B"/>
    <w:rsid w:val="00D95D17"/>
    <w:rsid w:val="00D97016"/>
    <w:rsid w:val="00DA497B"/>
    <w:rsid w:val="00DD196E"/>
    <w:rsid w:val="00DE026F"/>
    <w:rsid w:val="00DE6E1D"/>
    <w:rsid w:val="00E13031"/>
    <w:rsid w:val="00E215B9"/>
    <w:rsid w:val="00E36C27"/>
    <w:rsid w:val="00E47C1C"/>
    <w:rsid w:val="00E6019B"/>
    <w:rsid w:val="00E638B3"/>
    <w:rsid w:val="00EB3846"/>
    <w:rsid w:val="00EC793B"/>
    <w:rsid w:val="00EE679A"/>
    <w:rsid w:val="00EF7EF0"/>
    <w:rsid w:val="00F35AFA"/>
    <w:rsid w:val="00F62DE6"/>
    <w:rsid w:val="00F6510D"/>
    <w:rsid w:val="00F76456"/>
    <w:rsid w:val="00F84E9E"/>
    <w:rsid w:val="00F851E4"/>
    <w:rsid w:val="00F90D5E"/>
    <w:rsid w:val="00F952B4"/>
    <w:rsid w:val="00FA66F4"/>
    <w:rsid w:val="00FB66C5"/>
    <w:rsid w:val="00FC13C7"/>
    <w:rsid w:val="00FC2E8A"/>
    <w:rsid w:val="00FC42A2"/>
    <w:rsid w:val="00FC48A5"/>
    <w:rsid w:val="00FD5135"/>
    <w:rsid w:val="00FE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E9582"/>
  <w15:docId w15:val="{5C91DF85-3FCA-4547-8E48-9C836C98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3A78F8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78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23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8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3A78F8"/>
  </w:style>
  <w:style w:type="character" w:styleId="Strong">
    <w:name w:val="Strong"/>
    <w:basedOn w:val="DefaultParagraphFont"/>
    <w:uiPriority w:val="22"/>
    <w:qFormat/>
    <w:rsid w:val="003A78F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78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3A78F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E62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0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233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2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yperlink">
    <w:name w:val="Hyperlink"/>
    <w:basedOn w:val="DefaultParagraphFont"/>
    <w:uiPriority w:val="99"/>
    <w:semiHidden/>
    <w:unhideWhenUsed/>
    <w:rsid w:val="0043023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5C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C45"/>
  </w:style>
  <w:style w:type="paragraph" w:styleId="Footer">
    <w:name w:val="footer"/>
    <w:basedOn w:val="Normal"/>
    <w:link w:val="FooterChar"/>
    <w:uiPriority w:val="99"/>
    <w:unhideWhenUsed/>
    <w:rsid w:val="00D25C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C45"/>
  </w:style>
  <w:style w:type="character" w:styleId="CommentReference">
    <w:name w:val="annotation reference"/>
    <w:basedOn w:val="DefaultParagraphFont"/>
    <w:uiPriority w:val="99"/>
    <w:semiHidden/>
    <w:unhideWhenUsed/>
    <w:rsid w:val="00A536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6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6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6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6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D13E8-09DC-4EF9-9FF6-3CF2C95F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Noy Perets</dc:creator>
  <cp:lastModifiedBy>Nizri, Gabby</cp:lastModifiedBy>
  <cp:revision>2</cp:revision>
  <dcterms:created xsi:type="dcterms:W3CDTF">2015-12-23T15:58:00Z</dcterms:created>
  <dcterms:modified xsi:type="dcterms:W3CDTF">2015-12-23T15:58:00Z</dcterms:modified>
</cp:coreProperties>
</file>